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C8" w:rsidRDefault="00613EC8">
      <w:pPr>
        <w:rPr>
          <w:ins w:id="0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1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Annex III</w:t>
        </w:r>
      </w:ins>
    </w:p>
    <w:p w:rsidR="00953C4B" w:rsidRDefault="00242C11">
      <w:pPr>
        <w:rPr>
          <w:ins w:id="2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S.32.01.</w:t>
      </w:r>
      <w:del w:id="3" w:author="Author">
        <w:r w:rsidR="0093061D" w:rsidDel="0009108A"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delText xml:space="preserve"> </w:delText>
        </w:r>
      </w:del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 Undertakings in the scope of the group</w:t>
      </w:r>
      <w:r w:rsidR="003429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G01)</w:t>
      </w:r>
    </w:p>
    <w:p w:rsidR="00072A47" w:rsidRPr="0010629D" w:rsidRDefault="00072A4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4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General comments:</w:t>
        </w:r>
      </w:ins>
    </w:p>
    <w:p w:rsidR="0093061D" w:rsidRPr="0010629D" w:rsidRDefault="00242C11" w:rsidP="0093061D">
      <w:pPr>
        <w:jc w:val="both"/>
        <w:rPr>
          <w:rFonts w:ascii="Times New Roman" w:hAnsi="Times New Roman" w:cs="Times New Roman"/>
          <w:sz w:val="20"/>
          <w:szCs w:val="20"/>
        </w:rPr>
      </w:pPr>
      <w:r w:rsidRPr="0010629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93061D" w:rsidRDefault="00242C11" w:rsidP="0093061D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0629D">
        <w:rPr>
          <w:rFonts w:ascii="Times New Roman" w:hAnsi="Times New Roman" w:cs="Times New Roman"/>
          <w:sz w:val="20"/>
          <w:szCs w:val="20"/>
          <w:lang w:val="en-US"/>
        </w:rPr>
        <w:t>This annex relates to</w:t>
      </w:r>
      <w:r w:rsidR="00732F1E">
        <w:rPr>
          <w:rFonts w:ascii="Times New Roman" w:hAnsi="Times New Roman" w:cs="Times New Roman"/>
          <w:sz w:val="20"/>
          <w:szCs w:val="20"/>
          <w:lang w:val="en-US"/>
        </w:rPr>
        <w:t xml:space="preserve"> opening and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nnual submission of information for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groups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FC0643" w:rsidRPr="0010629D" w:rsidRDefault="00242C11" w:rsidP="0010629D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1 as defined in Article 230 of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2 as defined in Article 233 of the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 It is a list of all undertakings within the scope of the group in the meaning of </w:t>
      </w:r>
      <w:r w:rsidR="00EC0C4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rt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icle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212 of Directive 2009/138/EC, including the participating insurance and reinsurance undertakings, insurance holding companies, mixed financial holding companies or mixed activity insurance holding company.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C0010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identification of the undertaking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C0090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C0170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ranking criteria (in the </w:t>
      </w:r>
      <w:del w:id="5" w:author="Author">
        <w:r w:rsidRPr="0010629D" w:rsidDel="00613EC8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</w:rPr>
          <w:delText xml:space="preserve">group </w:delText>
        </w:r>
      </w:del>
      <w:ins w:id="6" w:author="Author">
        <w:r w:rsidR="00613EC8" w:rsidRPr="0010629D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</w:rPr>
          <w:t>group</w:t>
        </w:r>
        <w:r w:rsidR="00613EC8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</w:rPr>
          <w:t xml:space="preserve"> reporting </w:t>
        </w:r>
      </w:ins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currency)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C0230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are related to criteria of influence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C0240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C0250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inclusion in the scope of group supervision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C0260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related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g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roup solvency calculation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361" w:type="dxa"/>
        <w:tblInd w:w="108" w:type="dxa"/>
        <w:tblLook w:val="04A0" w:firstRow="1" w:lastRow="0" w:firstColumn="1" w:lastColumn="0" w:noHBand="0" w:noVBand="1"/>
        <w:tblPrChange w:id="7" w:author="Author">
          <w:tblPr>
            <w:tblW w:w="9356" w:type="dxa"/>
            <w:tblInd w:w="108" w:type="dxa"/>
            <w:tblLook w:val="04A0" w:firstRow="1" w:lastRow="0" w:firstColumn="1" w:lastColumn="0" w:noHBand="0" w:noVBand="1"/>
          </w:tblPr>
        </w:tblPrChange>
      </w:tblPr>
      <w:tblGrid>
        <w:gridCol w:w="1144"/>
        <w:gridCol w:w="2126"/>
        <w:gridCol w:w="6091"/>
        <w:tblGridChange w:id="8">
          <w:tblGrid>
            <w:gridCol w:w="108"/>
            <w:gridCol w:w="5"/>
            <w:gridCol w:w="870"/>
            <w:gridCol w:w="113"/>
            <w:gridCol w:w="43"/>
            <w:gridCol w:w="113"/>
            <w:gridCol w:w="1857"/>
            <w:gridCol w:w="113"/>
            <w:gridCol w:w="43"/>
            <w:gridCol w:w="113"/>
            <w:gridCol w:w="5978"/>
            <w:gridCol w:w="5"/>
            <w:gridCol w:w="108"/>
          </w:tblGrid>
        </w:tblGridChange>
      </w:tblGrid>
      <w:tr w:rsidR="00953C4B" w:rsidRPr="0093061D" w:rsidTr="00C46AA0">
        <w:trPr>
          <w:trHeight w:val="285"/>
          <w:trPrChange w:id="9" w:author="Author">
            <w:trPr>
              <w:gridBefore w:val="2"/>
              <w:trHeight w:val="285"/>
            </w:trPr>
          </w:trPrChange>
        </w:trPr>
        <w:tc>
          <w:tcPr>
            <w:tcW w:w="9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0" w:author="Author">
              <w:tcPr>
                <w:tcW w:w="9356" w:type="dxa"/>
                <w:gridSpan w:val="11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285"/>
          <w:trPrChange w:id="11" w:author="Author">
            <w:trPr>
              <w:gridBefore w:val="2"/>
              <w:trHeight w:val="28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12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" w:author="Author">
              <w:tcPr>
                <w:tcW w:w="212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" w:author="Author">
              <w:tcPr>
                <w:tcW w:w="60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F34BE" w:rsidRPr="00CF34BE" w:rsidTr="00C46AA0">
        <w:trPr>
          <w:trHeight w:val="702"/>
          <w:trPrChange w:id="15" w:author="Author">
            <w:trPr>
              <w:gridBefore w:val="2"/>
              <w:trHeight w:val="702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  <w:del w:id="17" w:author="Author">
              <w:r w:rsidRPr="00284847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A1</w:delText>
              </w:r>
              <w:r w:rsidRPr="00284847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32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in which the registered head office of each undertaking within the group is located  </w:t>
            </w:r>
          </w:p>
        </w:tc>
      </w:tr>
      <w:tr w:rsidR="00ED7976" w:rsidRPr="0093061D" w:rsidTr="00C46AA0">
        <w:trPr>
          <w:trHeight w:val="3705"/>
          <w:trPrChange w:id="20" w:author="Author">
            <w:trPr>
              <w:gridBefore w:val="2"/>
              <w:trHeight w:val="3705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  <w:tcPrChange w:id="21" w:author="Author">
              <w:tcPr>
                <w:tcW w:w="1139" w:type="dxa"/>
                <w:gridSpan w:val="4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C0020</w:t>
            </w:r>
            <w:del w:id="22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B1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23" w:author="Author">
              <w:tcPr>
                <w:tcW w:w="2126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24" w:author="Author">
              <w:tcPr>
                <w:tcW w:w="6091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CF34BE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del w:id="25" w:author="Author">
              <w:r w:rsidRPr="0010629D" w:rsidDel="0029541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if existent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D7976" w:rsidRPr="0093061D" w:rsidTr="00C46AA0">
        <w:trPr>
          <w:trHeight w:val="1140"/>
          <w:trPrChange w:id="26" w:author="Author">
            <w:trPr>
              <w:gridBefore w:val="2"/>
              <w:trHeight w:val="1140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7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</w:t>
            </w:r>
            <w:del w:id="28" w:author="Author">
              <w:r w:rsidDel="008936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 xml:space="preserve"> ( 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V1</w:delText>
              </w:r>
              <w:r w:rsidDel="008936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9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C3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Type of code of the ID of the undertaking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0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Identification of the code used in item “Identification code of the undertaking”: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ED7976" w:rsidRPr="0093061D" w:rsidTr="00C46AA0">
        <w:trPr>
          <w:trHeight w:val="702"/>
          <w:trPrChange w:id="31" w:author="Author">
            <w:trPr>
              <w:gridBefore w:val="2"/>
              <w:trHeight w:val="702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" w:author="Author">
              <w:tcPr>
                <w:tcW w:w="1139" w:type="dxa"/>
                <w:gridSpan w:val="4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  <w:del w:id="33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" w:author="Author">
              <w:tcPr>
                <w:tcW w:w="6091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</w:tr>
      <w:tr w:rsidR="00ED7976" w:rsidRPr="0093061D" w:rsidTr="00C46AA0">
        <w:trPr>
          <w:trHeight w:val="5985"/>
          <w:trPrChange w:id="36" w:author="Author">
            <w:trPr>
              <w:gridBefore w:val="2"/>
              <w:trHeight w:val="598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  <w:del w:id="38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D1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" w:author="Author">
              <w:tcPr>
                <w:tcW w:w="212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Type of undertaking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40" w:author="Author">
              <w:tcPr>
                <w:tcW w:w="60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Identify the type of undertaking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information on the type of activity of the undertaking. This is applicable to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both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EEA and third-country undertakings.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B133DC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Life 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 life insurance undertaking</w:t>
            </w:r>
          </w:p>
          <w:p w:rsidR="00FE6D5F" w:rsidRDefault="00242C11">
            <w:pPr>
              <w:spacing w:after="0" w:line="240" w:lineRule="auto"/>
              <w:rPr>
                <w:ins w:id="41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Composite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Insurance holding company as defined in Article 212(1) (f)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Mixed-activity insurance holding company as defined in Article 212(1) (g) of Directive 2009/138/EC</w:t>
            </w:r>
            <w:del w:id="42" w:author="Author">
              <w:r w:rsidRPr="0010629D" w:rsidDel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                                                                            </w:delText>
              </w:r>
            </w:del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Mixed financial 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holding company as defined in Article 212 (1)(h) of Directive 2009/138/EC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Credit institution, investment firm and financial institution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Institution for occupational retirement provision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Ancillary services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 as defined in Article 1 (53) of </w:t>
            </w:r>
            <w:ins w:id="43" w:author="Author"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Delegated Regulation </w:t>
              </w:r>
              <w:r w:rsidR="006D31B6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(EU) </w:t>
              </w:r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2015/35</w:t>
              </w:r>
            </w:ins>
            <w:del w:id="44" w:author="Author">
              <w:r w:rsidR="0052281C" w:rsidDel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delText>Implementing measures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Non-regulated undertaking carrying out financial activities as defined in Article 1 (52) of </w:t>
            </w:r>
            <w:ins w:id="45" w:author="Author"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Delegated Regulation </w:t>
              </w:r>
              <w:r w:rsidR="006D31B6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(EU) </w:t>
              </w:r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2015/35</w:t>
              </w:r>
            </w:ins>
            <w:del w:id="46" w:author="Author">
              <w:r w:rsidR="0052281C" w:rsidDel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delText>Implementing measures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</w:t>
            </w:r>
            <w:del w:id="47" w:author="Author">
              <w:r w:rsidRPr="0010629D" w:rsidDel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authorized </w:delText>
              </w:r>
            </w:del>
            <w:ins w:id="48" w:author="Author">
              <w:r w:rsidR="00FE6D5F" w:rsidRPr="001062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authori</w:t>
              </w:r>
              <w:r w:rsidR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s</w:t>
              </w:r>
              <w:r w:rsidR="00FE6D5F" w:rsidRPr="001062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ed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accordance with Article 211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other than special purpose vehicle </w:t>
            </w:r>
            <w:del w:id="49" w:author="Author">
              <w:r w:rsidRPr="0010629D" w:rsidDel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authorized </w:delText>
              </w:r>
            </w:del>
            <w:ins w:id="50" w:author="Author">
              <w:r w:rsidR="00FE6D5F" w:rsidRPr="001062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authori</w:t>
              </w:r>
              <w:r w:rsidR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s</w:t>
              </w:r>
              <w:r w:rsidR="00FE6D5F" w:rsidRPr="0010629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ed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accordance with Art. 211 of Directive 2009/138/EC</w:t>
            </w:r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UCITS management companies as defined in Article 1 (54) of </w:t>
            </w:r>
            <w:del w:id="51" w:author="Author">
              <w:r w:rsidR="0052281C" w:rsidDel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delText>Implementing measures</w:delText>
              </w:r>
            </w:del>
            <w:ins w:id="52" w:author="Author"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Delegated Regulation </w:t>
              </w:r>
              <w:r w:rsidR="006D31B6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(EU) </w:t>
              </w:r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2015/35</w:t>
              </w:r>
            </w:ins>
          </w:p>
          <w:p w:rsidR="00953C4B" w:rsidRPr="0010629D" w:rsidRDefault="00242C11" w:rsidP="00E97B7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Alternative investment funds managers as defined in Article 1 (55) of </w:t>
            </w:r>
            <w:ins w:id="53" w:author="Author"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Delegated Regulation </w:t>
              </w:r>
              <w:r w:rsidR="006D31B6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(EU) </w:t>
              </w:r>
              <w:r w:rsidR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2015/35</w:t>
              </w:r>
            </w:ins>
            <w:del w:id="54" w:author="Author">
              <w:r w:rsidR="0052281C" w:rsidDel="00F5746A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delText>Implementing measures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del w:id="55" w:author="Author">
              <w:r w:rsidRPr="0010629D" w:rsidDel="004D33B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16</w:delText>
              </w:r>
            </w:del>
            <w:ins w:id="56" w:author="Author">
              <w:r w:rsidR="004D33B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99</w:t>
              </w:r>
            </w:ins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</w:t>
            </w:r>
          </w:p>
        </w:tc>
      </w:tr>
      <w:tr w:rsidR="00ED7976" w:rsidRPr="0093061D" w:rsidTr="00C46AA0">
        <w:trPr>
          <w:trHeight w:val="702"/>
          <w:trPrChange w:id="57" w:author="Author">
            <w:trPr>
              <w:gridBefore w:val="2"/>
              <w:trHeight w:val="702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  <w:del w:id="59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E1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form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DA4A22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Identify the form of the undertaking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categories 1 to 4 in cell ‘Type of undertaking’, the legal form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del w:id="62" w:author="Author">
              <w:r w:rsidR="0093061D" w:rsidDel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consistent with Annex III of Directive 2009/138/EC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A0165" w:rsidRPr="0010629D" w:rsidRDefault="003A0165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1257"/>
          <w:trPrChange w:id="63" w:author="Author">
            <w:trPr>
              <w:gridAfter w:val="0"/>
              <w:trHeight w:val="1257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4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</w:t>
            </w:r>
            <w:del w:id="65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F1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6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Category 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(mutual/non mutual)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7" w:author="Author">
              <w:tcPr>
                <w:tcW w:w="624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Indicate high level information on the legal form, i.e. whether the undertaking is a mutual or not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following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closed list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Mutual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Non-mutual</w:t>
            </w:r>
          </w:p>
        </w:tc>
      </w:tr>
      <w:tr w:rsidR="00ED7976" w:rsidRPr="0093061D" w:rsidTr="00C46AA0">
        <w:trPr>
          <w:trHeight w:val="702"/>
          <w:trPrChange w:id="68" w:author="Author">
            <w:trPr>
              <w:gridBefore w:val="1"/>
              <w:gridAfter w:val="0"/>
              <w:wAfter w:w="108" w:type="dxa"/>
              <w:trHeight w:val="702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9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  <w:del w:id="70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G1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1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Supervisory Authority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2" w:author="Author">
              <w:tcPr>
                <w:tcW w:w="624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Default="00242C11" w:rsidP="00953C4B">
            <w:pPr>
              <w:spacing w:after="0" w:line="240" w:lineRule="auto"/>
              <w:rPr>
                <w:ins w:id="73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 of the Supervisory Authority responsible for the supervision of the individual undertaking which category falls under categories 1 to 4, 8</w:t>
            </w:r>
            <w:ins w:id="74" w:author="Author">
              <w:r w:rsidR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,</w:t>
              </w:r>
              <w:del w:id="75" w:author="Author">
                <w:r w:rsidR="00624CD6" w:rsidDel="00EC407A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>,</w:delText>
                </w:r>
              </w:del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del w:id="76" w:author="Author">
              <w:r w:rsidRPr="0010629D" w:rsidDel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and 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9 </w:t>
            </w:r>
            <w:ins w:id="77" w:author="Author">
              <w:r w:rsidR="00FE6D5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and 12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the cell ‘Type of undertaking’</w:t>
            </w:r>
            <w:ins w:id="78" w:author="Author">
              <w:r w:rsidR="00624CD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, where applicable</w:t>
              </w:r>
            </w:ins>
            <w:r w:rsidR="0065163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ins w:id="79" w:author="Author">
              <w:r w:rsidR="005F6DA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</w:p>
          <w:p w:rsidR="005F6DAE" w:rsidRDefault="005F6DAE" w:rsidP="00953C4B">
            <w:pPr>
              <w:spacing w:after="0" w:line="240" w:lineRule="auto"/>
              <w:rPr>
                <w:ins w:id="80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5F6DAE" w:rsidRDefault="005F6DAE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81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Please use the full name of the authority.</w:t>
              </w:r>
            </w:ins>
          </w:p>
          <w:p w:rsidR="0065163D" w:rsidRPr="0010629D" w:rsidRDefault="0065163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308BB" w:rsidRPr="0093061D" w:rsidTr="00C46AA0">
        <w:trPr>
          <w:trHeight w:val="339"/>
          <w:ins w:id="82" w:author="Author"/>
          <w:trPrChange w:id="83" w:author="Author">
            <w:trPr>
              <w:gridAfter w:val="0"/>
              <w:trHeight w:val="855"/>
            </w:trPr>
          </w:trPrChange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PrChange w:id="84" w:author="Author">
              <w:tcPr>
                <w:tcW w:w="9356" w:type="dxa"/>
                <w:gridSpan w:val="11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</w:tcPr>
            </w:tcPrChange>
          </w:tcPr>
          <w:p w:rsidR="001308BB" w:rsidRPr="0010629D" w:rsidRDefault="001308BB" w:rsidP="00284847">
            <w:pPr>
              <w:spacing w:after="0" w:line="240" w:lineRule="auto"/>
              <w:rPr>
                <w:ins w:id="85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8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Ranking criteria (in the group </w:t>
              </w:r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currency)</w:t>
              </w:r>
            </w:ins>
          </w:p>
        </w:tc>
      </w:tr>
      <w:tr w:rsidR="00ED7976" w:rsidRPr="0093061D" w:rsidTr="00C46AA0">
        <w:trPr>
          <w:trHeight w:val="855"/>
          <w:trPrChange w:id="87" w:author="Author">
            <w:trPr>
              <w:gridAfter w:val="0"/>
              <w:trHeight w:val="85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8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C0090</w:t>
            </w:r>
            <w:del w:id="89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H1a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0" w:author="Author">
              <w:tcPr>
                <w:tcW w:w="2126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5E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del w:id="91" w:author="Author">
              <w:r w:rsidR="00ED7976" w:rsidDel="005E357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EEA</w:delText>
              </w:r>
              <w:r w:rsidRPr="0010629D" w:rsidDel="005E357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(re)insurance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" w:author="Author">
              <w:tcPr>
                <w:tcW w:w="6247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613EC8" w:rsidRDefault="00242C11" w:rsidP="00E97B74">
            <w:pPr>
              <w:spacing w:after="0" w:line="240" w:lineRule="auto"/>
              <w:rPr>
                <w:ins w:id="93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EEA</w:t>
            </w:r>
            <w:del w:id="94" w:author="Author">
              <w:r w:rsidRPr="0010629D" w:rsidDel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-</w:delText>
              </w:r>
            </w:del>
            <w:ins w:id="95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(re)insurance undertakings, total amount of Solvency II balance sheet as reported in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840D1D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R0500 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S.02.01.</w:t>
            </w:r>
            <w:del w:id="96" w:author="Author">
              <w:r w:rsidRPr="00D22260" w:rsidDel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b.</w:delText>
              </w:r>
            </w:del>
            <w:r w:rsidR="00840D1D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ins w:id="97" w:author="Author">
              <w:r w:rsidR="005E357C" w:rsidRPr="00D2226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For non</w:t>
              </w:r>
              <w:r w:rsidR="00613EC8" w:rsidRPr="00C46AA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  <w:rPrChange w:id="98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 </w:t>
              </w:r>
              <w:r w:rsidR="005E357C" w:rsidRPr="00D2226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EEA</w:t>
              </w:r>
              <w:r w:rsidR="00613EC8" w:rsidRPr="00C46AA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  <w:rPrChange w:id="99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 </w:t>
              </w:r>
              <w:r w:rsidR="00613EC8" w:rsidRPr="00D2226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(re)insurance undertakings</w:t>
              </w:r>
              <w:r w:rsidR="00613EC8" w:rsidRPr="00C46AA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  <w:rPrChange w:id="100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en-GB"/>
                    </w:rPr>
                  </w:rPrChange>
                </w:rPr>
                <w:t xml:space="preserve">, total amount of balance-sheet </w:t>
              </w:r>
              <w:r w:rsidR="00613EC8" w:rsidRPr="00D2226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according to the relevant sectoral rules.</w:t>
              </w:r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</w:p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currency used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01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C46AA0">
        <w:trPr>
          <w:trHeight w:val="570"/>
          <w:trPrChange w:id="102" w:author="Author">
            <w:trPr>
              <w:gridAfter w:val="0"/>
              <w:trHeight w:val="570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  <w:tcPrChange w:id="103" w:author="Author">
              <w:tcPr>
                <w:tcW w:w="98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C0100</w:t>
            </w:r>
            <w:del w:id="104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H1b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105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 other regulated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106" w:author="Author">
              <w:tcPr>
                <w:tcW w:w="6247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regulated undertakings, total amount of balance sheet according to the relevant sectoral rules.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07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C46AA0">
        <w:trPr>
          <w:trHeight w:val="570"/>
          <w:trPrChange w:id="108" w:author="Author">
            <w:trPr>
              <w:gridBefore w:val="2"/>
              <w:trHeight w:val="570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9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C0110</w:t>
            </w:r>
            <w:del w:id="110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H1c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1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(non-regulated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2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non-regulated undertakings, total amount of balance sheet used for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13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C46AA0">
        <w:trPr>
          <w:trHeight w:val="1193"/>
          <w:trPrChange w:id="114" w:author="Author">
            <w:trPr>
              <w:gridBefore w:val="2"/>
              <w:trHeight w:val="1193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5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D797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C0120</w:t>
            </w:r>
            <w:del w:id="116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I1a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7" w:author="Author">
              <w:tcPr>
                <w:tcW w:w="212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Written premiums net of reinsurance ceded </w:t>
            </w:r>
            <w:r w:rsidR="00D479B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 IFRS or local GAAP for (re)insurance undertakings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8" w:author="Author">
              <w:tcPr>
                <w:tcW w:w="60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406C66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and reinsurance undertakings written premiums net of reinsurance ceded under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C46AA0">
        <w:trPr>
          <w:trHeight w:val="1710"/>
          <w:trPrChange w:id="119" w:author="Author">
            <w:trPr>
              <w:gridBefore w:val="2"/>
              <w:trHeight w:val="1710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  <w:tcPrChange w:id="120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EF1233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C0130</w:t>
            </w:r>
            <w:del w:id="121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I1b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122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Turn over defined as the gross revenue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 IFRS or local GAAP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other types of undertakings or insurance holding companies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123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BA413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types of undertakings turn over defined as the gross revenue under IFRS or local GAAP.                   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840D1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holding companies or mixed financial holding companies where appropriate turnover defined as the gross revenue under IFRS or local GAAP will be used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as a ranking criteria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24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  <w:p w:rsidR="004B6312" w:rsidRPr="0010629D" w:rsidRDefault="004B6312" w:rsidP="004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945"/>
          <w:trPrChange w:id="125" w:author="Author">
            <w:trPr>
              <w:gridBefore w:val="2"/>
              <w:trHeight w:val="94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</w:t>
            </w:r>
            <w:del w:id="127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J1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Underwriting performance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underwriting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30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</w:tc>
      </w:tr>
      <w:tr w:rsidR="00ED7976" w:rsidRPr="0093061D" w:rsidTr="00C46AA0">
        <w:trPr>
          <w:trHeight w:val="1140"/>
          <w:trPrChange w:id="131" w:author="Author">
            <w:trPr>
              <w:gridBefore w:val="2"/>
              <w:trHeight w:val="1140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" w:author="Author">
              <w:tcPr>
                <w:tcW w:w="1139" w:type="dxa"/>
                <w:gridSpan w:val="4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C0150</w:t>
            </w:r>
            <w:del w:id="133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K1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 performance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35" w:author="Author">
              <w:tcPr>
                <w:tcW w:w="6091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250ABA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investment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36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value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 include any value already reported in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</w:tc>
      </w:tr>
      <w:tr w:rsidR="00ED7976" w:rsidRPr="0093061D" w:rsidTr="00C46AA0">
        <w:trPr>
          <w:trHeight w:val="855"/>
          <w:trPrChange w:id="137" w:author="Author">
            <w:trPr>
              <w:gridAfter w:val="0"/>
              <w:trHeight w:val="855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del w:id="139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L1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performance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41" w:author="Author">
              <w:tcPr>
                <w:tcW w:w="624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E9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All the related undertakings within the group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total performance in accordance with their </w:t>
            </w:r>
            <w:del w:id="142" w:author="Author">
              <w:r w:rsidRPr="0010629D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ins w:id="143" w:author="Author">
              <w:r w:rsidR="00613EC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reporting 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</w:tc>
      </w:tr>
      <w:tr w:rsidR="00ED7976" w:rsidRPr="0093061D" w:rsidTr="00C46AA0">
        <w:trPr>
          <w:trHeight w:val="855"/>
          <w:trPrChange w:id="144" w:author="Author">
            <w:trPr>
              <w:gridAfter w:val="0"/>
              <w:trHeight w:val="85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5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E7F9E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C0170</w:t>
            </w:r>
            <w:del w:id="146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L2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7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E7F9E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Accounting standard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48" w:author="Author">
              <w:tcPr>
                <w:tcW w:w="624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of the accounting standard used for reporting items in cells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</w:t>
            </w:r>
            <w:del w:id="149" w:author="Author">
              <w:r w:rsidR="00840D1D" w:rsidDel="00B53A8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09</w:delText>
              </w:r>
            </w:del>
            <w:ins w:id="150" w:author="Author">
              <w:r w:rsidR="00B53A8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10</w:t>
              </w:r>
            </w:ins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to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 All items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 consistently on the same accounting standard. The following closed list of options shall be used: </w:t>
            </w:r>
          </w:p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 IFRS</w:t>
            </w:r>
          </w:p>
          <w:p w:rsidR="007E7F9E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ocal GAAP</w:t>
            </w:r>
          </w:p>
        </w:tc>
      </w:tr>
      <w:tr w:rsidR="001308BB" w:rsidRPr="0093061D" w:rsidTr="00C46AA0">
        <w:trPr>
          <w:trHeight w:val="305"/>
          <w:ins w:id="151" w:author="Author"/>
          <w:trPrChange w:id="152" w:author="Author">
            <w:trPr>
              <w:gridAfter w:val="0"/>
              <w:trHeight w:val="945"/>
            </w:trPr>
          </w:trPrChange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PrChange w:id="153" w:author="Author">
              <w:tcPr>
                <w:tcW w:w="9356" w:type="dxa"/>
                <w:gridSpan w:val="11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1308BB" w:rsidRPr="0010629D" w:rsidRDefault="001308BB" w:rsidP="00953C4B">
            <w:pPr>
              <w:spacing w:after="0" w:line="240" w:lineRule="auto"/>
              <w:rPr>
                <w:ins w:id="154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155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Criteria of influence</w:t>
              </w:r>
            </w:ins>
          </w:p>
        </w:tc>
      </w:tr>
      <w:tr w:rsidR="00ED7976" w:rsidRPr="0093061D" w:rsidTr="00C46AA0">
        <w:trPr>
          <w:trHeight w:val="945"/>
          <w:trPrChange w:id="156" w:author="Author">
            <w:trPr>
              <w:gridAfter w:val="0"/>
              <w:trHeight w:val="94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" w:author="Author">
              <w:tcPr>
                <w:tcW w:w="98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  <w:del w:id="158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M1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capital share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" w:author="Author">
              <w:tcPr>
                <w:tcW w:w="624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 of the subscribed capital that is held, directly or indirectly, by the participating undertaking </w:t>
            </w:r>
            <w:del w:id="161" w:author="Author">
              <w:r w:rsidRPr="0010629D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the undertaking (as referred to in article 221 of Directive 2009/138/EC)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cell is not applicable for the ultimate parent undertaking. 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1230"/>
          <w:trPrChange w:id="162" w:author="Author">
            <w:trPr>
              <w:gridBefore w:val="2"/>
              <w:trHeight w:val="1230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  <w:tcPrChange w:id="163" w:author="Author">
              <w:tcPr>
                <w:tcW w:w="1139" w:type="dxa"/>
                <w:gridSpan w:val="4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  <w:del w:id="164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N1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  <w:tcPrChange w:id="165" w:author="Author">
              <w:tcPr>
                <w:tcW w:w="2126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8A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% used for establishment of  </w:t>
            </w:r>
            <w:del w:id="166" w:author="Author">
              <w:r w:rsidR="00EF1233" w:rsidDel="008A29F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accounting</w:delText>
              </w:r>
            </w:del>
            <w:bookmarkStart w:id="167" w:name="_GoBack"/>
            <w:bookmarkEnd w:id="167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consolidated accounts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168" w:author="Author">
              <w:tcPr>
                <w:tcW w:w="6091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Percentage as defined by IFRS or local GAAP for the integration of consolidated undertakings into the consolidation which may differ from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For full integration, minority interests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also be reported in this item.</w:t>
            </w:r>
          </w:p>
          <w:p w:rsidR="003578FC" w:rsidRPr="0010629D" w:rsidRDefault="00242C11" w:rsidP="00953C4B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C46AA0">
        <w:trPr>
          <w:trHeight w:val="705"/>
          <w:trPrChange w:id="169" w:author="Author">
            <w:trPr>
              <w:gridBefore w:val="2"/>
              <w:trHeight w:val="70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" w:author="Author">
              <w:tcPr>
                <w:tcW w:w="113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</w:t>
            </w:r>
            <w:del w:id="171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O1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voting rights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" w:author="Author">
              <w:tcPr>
                <w:tcW w:w="60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voting rights that is held, directly or indirectly, by the participating undertaking in the undertaking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675"/>
          <w:trPrChange w:id="174" w:author="Author">
            <w:trPr>
              <w:gridBefore w:val="2"/>
              <w:trHeight w:val="675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" w:author="Author">
              <w:tcPr>
                <w:tcW w:w="1139" w:type="dxa"/>
                <w:gridSpan w:val="4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C0210</w:t>
            </w:r>
            <w:del w:id="176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P1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Other criteria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" w:author="Author">
              <w:tcPr>
                <w:tcW w:w="6091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criteria useful to assess the level of influence exercised by the participating undertaking,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e.g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centrali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risk management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C46AA0">
        <w:trPr>
          <w:trHeight w:val="2451"/>
          <w:trPrChange w:id="179" w:author="Author">
            <w:trPr>
              <w:gridAfter w:val="0"/>
              <w:trHeight w:val="2451"/>
            </w:trPr>
          </w:trPrChange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" w:author="Author">
              <w:tcPr>
                <w:tcW w:w="1139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C0220</w:t>
            </w:r>
            <w:del w:id="181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Q1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Level of influence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83" w:author="Author">
              <w:tcPr>
                <w:tcW w:w="609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Influence can be either dominant or significant, depending on former criteria mentioned; the group is responsible for assessing the level of influence exercised by the participating undertaking over any undertaking but as stated in article 212</w:t>
            </w:r>
            <w:del w:id="184" w:author="Author">
              <w:r w:rsidRPr="0010629D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-</w:delText>
              </w:r>
            </w:del>
            <w:ins w:id="185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(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ins w:id="186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)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Directive 2009/138/EC the group supervisor may have a differing view from the group’s assessment and if so the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group 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proofErr w:type="gramEnd"/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take into account any decision made by the group supervisor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Dominant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Significant </w:t>
            </w:r>
          </w:p>
        </w:tc>
      </w:tr>
      <w:tr w:rsidR="00ED7976" w:rsidRPr="0093061D" w:rsidTr="00C46AA0">
        <w:trPr>
          <w:trHeight w:val="795"/>
          <w:trPrChange w:id="187" w:author="Author">
            <w:trPr>
              <w:gridAfter w:val="0"/>
              <w:trHeight w:val="795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" w:author="Author">
              <w:tcPr>
                <w:tcW w:w="1139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EF1233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  <w:del w:id="189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0E7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Proportional share used for the group solvency calculation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91" w:author="Author">
              <w:tcPr>
                <w:tcW w:w="609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Proportional share is the proportion that will be used to calculate the group solvency. </w:t>
            </w:r>
          </w:p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1308BB" w:rsidRPr="0093061D" w:rsidTr="00C46AA0">
        <w:trPr>
          <w:trHeight w:val="327"/>
          <w:ins w:id="192" w:author="Author"/>
          <w:trPrChange w:id="193" w:author="Author">
            <w:trPr>
              <w:gridAfter w:val="0"/>
              <w:trHeight w:val="2826"/>
            </w:trPr>
          </w:trPrChange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PrChange w:id="194" w:author="Author">
              <w:tcPr>
                <w:tcW w:w="9356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1308BB" w:rsidRPr="0010629D" w:rsidRDefault="001308BB" w:rsidP="0010629D">
            <w:pPr>
              <w:rPr>
                <w:ins w:id="195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196" w:author="Author">
              <w:r w:rsidRPr="001308B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Inclusion in the scope of Group supervision</w:t>
              </w:r>
            </w:ins>
          </w:p>
        </w:tc>
      </w:tr>
      <w:tr w:rsidR="00ED7976" w:rsidRPr="0093061D" w:rsidTr="00C46AA0">
        <w:trPr>
          <w:trHeight w:val="2826"/>
          <w:trPrChange w:id="197" w:author="Author">
            <w:trPr>
              <w:gridAfter w:val="0"/>
              <w:trHeight w:val="2826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" w:author="Author">
              <w:tcPr>
                <w:tcW w:w="1139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98483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  <w:del w:id="199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S1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0" w:author="Author">
              <w:tcPr>
                <w:tcW w:w="212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E9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Y</w:t>
            </w:r>
            <w:del w:id="201" w:author="Author">
              <w:r w:rsidR="00984836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ES</w:delText>
              </w:r>
            </w:del>
            <w:ins w:id="202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es</w:t>
              </w:r>
            </w:ins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/N</w:t>
            </w:r>
            <w:del w:id="203" w:author="Author">
              <w:r w:rsidR="00984836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O</w:delText>
              </w:r>
            </w:del>
            <w:ins w:id="204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o</w:t>
              </w:r>
            </w:ins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05" w:author="Author">
              <w:tcPr>
                <w:tcW w:w="60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250ABA" w:rsidRPr="0010629D" w:rsidRDefault="00242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Indicate if the undertaking is included or not in the scope of group supervision as referred in article 214 of Directive 2009/138/EC; if an undertaking is not included in the scope of group supervision as provided for in article 214, then it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indicated which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paragraph from article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214</w:t>
            </w:r>
            <w:del w:id="206" w:author="Author">
              <w:r w:rsidRPr="0010629D" w:rsidDel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.</w:delText>
              </w:r>
            </w:del>
            <w:ins w:id="207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(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ins w:id="208" w:author="Author">
              <w:r w:rsidR="00F331F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)</w:t>
              </w:r>
            </w:ins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is the </w:t>
            </w:r>
            <w:r w:rsidR="00840D1D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a)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b)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c)</w:t>
            </w:r>
          </w:p>
        </w:tc>
      </w:tr>
      <w:tr w:rsidR="00ED7976" w:rsidRPr="0093061D" w:rsidTr="00C46AA0">
        <w:trPr>
          <w:trHeight w:val="990"/>
          <w:trPrChange w:id="209" w:author="Author">
            <w:trPr>
              <w:gridAfter w:val="0"/>
              <w:trHeight w:val="990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" w:author="Author">
              <w:tcPr>
                <w:tcW w:w="1139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98483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C0250</w:t>
            </w:r>
            <w:del w:id="211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2" w:author="Author">
              <w:tcPr>
                <w:tcW w:w="2126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- Date of decision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 art.214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is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applied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13" w:author="Author">
              <w:tcPr>
                <w:tcW w:w="609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250ABA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where the decision of exclusion has been taken</w:t>
            </w:r>
            <w:r w:rsidR="007401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1308BB" w:rsidRPr="001308BB" w:rsidTr="00C46AA0">
        <w:trPr>
          <w:trHeight w:val="375"/>
          <w:ins w:id="214" w:author="Author"/>
          <w:trPrChange w:id="215" w:author="Author">
            <w:trPr>
              <w:gridAfter w:val="0"/>
              <w:trHeight w:val="3929"/>
            </w:trPr>
          </w:trPrChange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PrChange w:id="216" w:author="Author">
              <w:tcPr>
                <w:tcW w:w="9356" w:type="dxa"/>
                <w:gridSpan w:val="11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1308BB" w:rsidRPr="0010629D" w:rsidRDefault="001308BB">
            <w:pPr>
              <w:rPr>
                <w:ins w:id="217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pPrChange w:id="218" w:author="Author">
                <w:pPr>
                  <w:spacing w:after="0" w:line="240" w:lineRule="auto"/>
                </w:pPr>
              </w:pPrChange>
            </w:pPr>
            <w:ins w:id="219" w:author="Author">
              <w:r w:rsidRPr="001308B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Group solvency calculation</w:t>
              </w:r>
            </w:ins>
          </w:p>
        </w:tc>
      </w:tr>
      <w:tr w:rsidR="00ED7976" w:rsidRPr="0093061D" w:rsidTr="00C46AA0">
        <w:trPr>
          <w:trHeight w:val="3929"/>
          <w:trPrChange w:id="220" w:author="Author">
            <w:trPr>
              <w:gridAfter w:val="0"/>
              <w:trHeight w:val="3929"/>
            </w:trPr>
          </w:trPrChange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" w:author="Author">
              <w:tcPr>
                <w:tcW w:w="1139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984836" w:rsidP="00893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C0260</w:t>
            </w:r>
            <w:del w:id="222" w:author="Author"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(</w:delText>
              </w:r>
              <w:r w:rsidR="00242C11" w:rsidRPr="0010629D"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U1</w:delText>
              </w:r>
              <w:r w:rsidDel="008936F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3" w:author="Author">
              <w:tcPr>
                <w:tcW w:w="212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used and under method 1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treatment of the undertaking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24" w:author="Author">
              <w:tcPr>
                <w:tcW w:w="609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AD02D4" w:rsidRPr="0010629D" w:rsidRDefault="00242C11" w:rsidP="000B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item gathers information on the method used for group solvency calculation and the treatment of each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Full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Proportional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Adjusted equity method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Method 2: Solvency II  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Other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Local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Deduction of the participation in relation to article 229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</w:t>
            </w:r>
            <w:r w:rsid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Directive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 inclusion in the scope of group supervision as defined in Art. 214 Directive 2009/138/EC</w:t>
            </w:r>
          </w:p>
          <w:p w:rsidR="00250ABA" w:rsidRPr="0010629D" w:rsidRDefault="00242C11" w:rsidP="001062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method</w:t>
            </w:r>
          </w:p>
        </w:tc>
      </w:tr>
    </w:tbl>
    <w:p w:rsidR="00BB7862" w:rsidRPr="0010629D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10629D" w:rsidSect="00D21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50B"/>
    <w:multiLevelType w:val="hybridMultilevel"/>
    <w:tmpl w:val="22BA8276"/>
    <w:lvl w:ilvl="0" w:tplc="87C88D4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53C4B"/>
    <w:rsid w:val="000577EF"/>
    <w:rsid w:val="000622D4"/>
    <w:rsid w:val="00071159"/>
    <w:rsid w:val="00072A47"/>
    <w:rsid w:val="00072A8B"/>
    <w:rsid w:val="0009108A"/>
    <w:rsid w:val="000B618F"/>
    <w:rsid w:val="000E7E40"/>
    <w:rsid w:val="0010629D"/>
    <w:rsid w:val="001122FE"/>
    <w:rsid w:val="001308BB"/>
    <w:rsid w:val="001A7774"/>
    <w:rsid w:val="00242C11"/>
    <w:rsid w:val="00250ABA"/>
    <w:rsid w:val="002529C3"/>
    <w:rsid w:val="00284847"/>
    <w:rsid w:val="00295415"/>
    <w:rsid w:val="002B4D5B"/>
    <w:rsid w:val="003268C0"/>
    <w:rsid w:val="0033414E"/>
    <w:rsid w:val="00342961"/>
    <w:rsid w:val="003578FC"/>
    <w:rsid w:val="003A0165"/>
    <w:rsid w:val="003A6519"/>
    <w:rsid w:val="00406C66"/>
    <w:rsid w:val="0043595B"/>
    <w:rsid w:val="004B6312"/>
    <w:rsid w:val="004D33B3"/>
    <w:rsid w:val="0052281C"/>
    <w:rsid w:val="005E357C"/>
    <w:rsid w:val="005E419B"/>
    <w:rsid w:val="005F6DAE"/>
    <w:rsid w:val="00613EC8"/>
    <w:rsid w:val="00624CD6"/>
    <w:rsid w:val="0065163D"/>
    <w:rsid w:val="006619FD"/>
    <w:rsid w:val="006653AF"/>
    <w:rsid w:val="006D31B6"/>
    <w:rsid w:val="006F7E6A"/>
    <w:rsid w:val="00732F1E"/>
    <w:rsid w:val="0074015F"/>
    <w:rsid w:val="007E7F9E"/>
    <w:rsid w:val="00840D1D"/>
    <w:rsid w:val="008936FB"/>
    <w:rsid w:val="008A29F4"/>
    <w:rsid w:val="008C3D5B"/>
    <w:rsid w:val="0093061D"/>
    <w:rsid w:val="009350D6"/>
    <w:rsid w:val="00953C4B"/>
    <w:rsid w:val="00984836"/>
    <w:rsid w:val="009D1235"/>
    <w:rsid w:val="009F3A46"/>
    <w:rsid w:val="00A11E66"/>
    <w:rsid w:val="00A16F09"/>
    <w:rsid w:val="00A56B58"/>
    <w:rsid w:val="00A76806"/>
    <w:rsid w:val="00A81052"/>
    <w:rsid w:val="00AD02D4"/>
    <w:rsid w:val="00B133DC"/>
    <w:rsid w:val="00B51455"/>
    <w:rsid w:val="00B53A8E"/>
    <w:rsid w:val="00BA413B"/>
    <w:rsid w:val="00BB2DD2"/>
    <w:rsid w:val="00BB7862"/>
    <w:rsid w:val="00C33BB6"/>
    <w:rsid w:val="00C46AA0"/>
    <w:rsid w:val="00CB549B"/>
    <w:rsid w:val="00CF34BE"/>
    <w:rsid w:val="00D21148"/>
    <w:rsid w:val="00D22260"/>
    <w:rsid w:val="00D479B0"/>
    <w:rsid w:val="00DA4A22"/>
    <w:rsid w:val="00E04A90"/>
    <w:rsid w:val="00E97B74"/>
    <w:rsid w:val="00EC0C4D"/>
    <w:rsid w:val="00EC407A"/>
    <w:rsid w:val="00ED7976"/>
    <w:rsid w:val="00EF1233"/>
    <w:rsid w:val="00F31593"/>
    <w:rsid w:val="00F331F0"/>
    <w:rsid w:val="00F5746A"/>
    <w:rsid w:val="00FC0643"/>
    <w:rsid w:val="00FE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560C2-5EB2-4BA7-9518-6D76FBBE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2015-07-02T21:18:00Z</dcterms:created>
  <dcterms:modified xsi:type="dcterms:W3CDTF">2015-09-02T08:52:00Z</dcterms:modified>
</cp:coreProperties>
</file>